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32115" w:rsidRDefault="00332115">
      <w:pPr>
        <w:spacing w:line="360" w:lineRule="auto"/>
        <w:rPr>
          <w:color w:val="2D2D2D"/>
        </w:rPr>
      </w:pPr>
    </w:p>
    <w:p w:rsidR="00332115" w:rsidRDefault="00000000">
      <w:pPr>
        <w:spacing w:line="360" w:lineRule="auto"/>
        <w:jc w:val="center"/>
        <w:rPr>
          <w:rFonts w:ascii="Times New Roman" w:eastAsia="Times New Roman" w:hAnsi="Times New Roman" w:cs="Times New Roman"/>
          <w:b/>
          <w:color w:val="2D2D2D"/>
          <w:sz w:val="24"/>
          <w:szCs w:val="24"/>
        </w:rPr>
      </w:pPr>
      <w:r>
        <w:rPr>
          <w:rFonts w:ascii="Times New Roman" w:eastAsia="Times New Roman" w:hAnsi="Times New Roman" w:cs="Times New Roman"/>
          <w:b/>
          <w:color w:val="2D2D2D"/>
          <w:sz w:val="24"/>
          <w:szCs w:val="24"/>
        </w:rPr>
        <w:t>LETTER OF AGREEMENT</w:t>
      </w: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The </w:t>
      </w:r>
      <w:proofErr w:type="spellStart"/>
      <w:proofErr w:type="gramStart"/>
      <w:r>
        <w:rPr>
          <w:rFonts w:ascii="Times New Roman" w:eastAsia="Times New Roman" w:hAnsi="Times New Roman" w:cs="Times New Roman"/>
          <w:color w:val="2D2D2D"/>
          <w:sz w:val="24"/>
          <w:szCs w:val="24"/>
        </w:rPr>
        <w:t>Ed.ucateD</w:t>
      </w:r>
      <w:proofErr w:type="spellEnd"/>
      <w:proofErr w:type="gramEnd"/>
      <w:r>
        <w:rPr>
          <w:rFonts w:ascii="Times New Roman" w:eastAsia="Times New Roman" w:hAnsi="Times New Roman" w:cs="Times New Roman"/>
          <w:color w:val="2D2D2D"/>
          <w:sz w:val="24"/>
          <w:szCs w:val="24"/>
        </w:rPr>
        <w:t xml:space="preserve"> Approach </w:t>
      </w: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516 S Telemachus</w:t>
      </w: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New Orleans, LA 70119</w:t>
      </w:r>
    </w:p>
    <w:p w:rsidR="00332115" w:rsidRDefault="00332115">
      <w:pPr>
        <w:spacing w:line="360" w:lineRule="auto"/>
        <w:rPr>
          <w:rFonts w:ascii="Times New Roman" w:eastAsia="Times New Roman" w:hAnsi="Times New Roman" w:cs="Times New Roman"/>
          <w:color w:val="2D2D2D"/>
          <w:sz w:val="24"/>
          <w:szCs w:val="24"/>
        </w:rPr>
      </w:pP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September 10, 2024</w:t>
      </w:r>
    </w:p>
    <w:p w:rsidR="00332115" w:rsidRDefault="00332115">
      <w:pPr>
        <w:spacing w:line="360" w:lineRule="auto"/>
        <w:rPr>
          <w:rFonts w:ascii="Times New Roman" w:eastAsia="Times New Roman" w:hAnsi="Times New Roman" w:cs="Times New Roman"/>
          <w:color w:val="2D2D2D"/>
          <w:sz w:val="24"/>
          <w:szCs w:val="24"/>
        </w:rPr>
      </w:pP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Indiana Department of Education</w:t>
      </w: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100 N Senate Ave 9th Floor</w:t>
      </w: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Indianapolis, IN, 46204</w:t>
      </w:r>
    </w:p>
    <w:p w:rsidR="00332115" w:rsidRDefault="00332115">
      <w:pPr>
        <w:spacing w:line="360" w:lineRule="auto"/>
        <w:rPr>
          <w:rFonts w:ascii="Times New Roman" w:eastAsia="Times New Roman" w:hAnsi="Times New Roman" w:cs="Times New Roman"/>
          <w:color w:val="2D2D2D"/>
          <w:sz w:val="24"/>
          <w:szCs w:val="24"/>
        </w:rPr>
      </w:pP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Dear Indiana Department of Education,</w:t>
      </w:r>
    </w:p>
    <w:p w:rsidR="00332115" w:rsidRDefault="00332115">
      <w:pPr>
        <w:spacing w:line="360" w:lineRule="auto"/>
        <w:rPr>
          <w:rFonts w:ascii="Times New Roman" w:eastAsia="Times New Roman" w:hAnsi="Times New Roman" w:cs="Times New Roman"/>
          <w:color w:val="2D2D2D"/>
          <w:sz w:val="24"/>
          <w:szCs w:val="24"/>
        </w:rPr>
      </w:pP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We are pleased to express our interest in collaborating with The Mind Trust on the State Charter School incubator. This letter serves as an acknowledgment of our shared intent to work together to achieve the goals outlined in our preliminary discussions. While this letter signifies our mutual interest, it does not constitute a legally binding contract</w:t>
      </w:r>
    </w:p>
    <w:p w:rsidR="00332115" w:rsidRDefault="00332115">
      <w:pPr>
        <w:spacing w:line="360" w:lineRule="auto"/>
        <w:rPr>
          <w:rFonts w:ascii="Times New Roman" w:eastAsia="Times New Roman" w:hAnsi="Times New Roman" w:cs="Times New Roman"/>
          <w:color w:val="2D2D2D"/>
          <w:sz w:val="24"/>
          <w:szCs w:val="24"/>
        </w:rPr>
      </w:pPr>
    </w:p>
    <w:p w:rsidR="00332115" w:rsidRDefault="00000000">
      <w:pPr>
        <w:spacing w:line="360" w:lineRule="auto"/>
        <w:rPr>
          <w:rFonts w:ascii="Times New Roman" w:eastAsia="Times New Roman" w:hAnsi="Times New Roman" w:cs="Times New Roman"/>
          <w:color w:val="1B1B1B"/>
          <w:sz w:val="24"/>
          <w:szCs w:val="24"/>
        </w:rPr>
      </w:pPr>
      <w:r>
        <w:rPr>
          <w:rFonts w:ascii="Times New Roman" w:eastAsia="Times New Roman" w:hAnsi="Times New Roman" w:cs="Times New Roman"/>
          <w:color w:val="1B1B1B"/>
          <w:sz w:val="24"/>
          <w:szCs w:val="24"/>
        </w:rPr>
        <w:t xml:space="preserve">The </w:t>
      </w:r>
      <w:proofErr w:type="spellStart"/>
      <w:proofErr w:type="gramStart"/>
      <w:r>
        <w:rPr>
          <w:rFonts w:ascii="Times New Roman" w:eastAsia="Times New Roman" w:hAnsi="Times New Roman" w:cs="Times New Roman"/>
          <w:color w:val="1B1B1B"/>
          <w:sz w:val="24"/>
          <w:szCs w:val="24"/>
        </w:rPr>
        <w:t>Ed.ucateD</w:t>
      </w:r>
      <w:proofErr w:type="spellEnd"/>
      <w:proofErr w:type="gramEnd"/>
      <w:r>
        <w:rPr>
          <w:rFonts w:ascii="Times New Roman" w:eastAsia="Times New Roman" w:hAnsi="Times New Roman" w:cs="Times New Roman"/>
          <w:color w:val="1B1B1B"/>
          <w:sz w:val="24"/>
          <w:szCs w:val="24"/>
        </w:rPr>
        <w:t xml:space="preserve"> Approach is a national education consulting firm that partners with education systems and leaders, organizations that support education, and those that govern education. Our work spans across three categories; strategy development, program design and facilitation and organizational capacity support. As the Founder and Principal Consultant of The </w:t>
      </w:r>
      <w:proofErr w:type="spellStart"/>
      <w:proofErr w:type="gramStart"/>
      <w:r>
        <w:rPr>
          <w:rFonts w:ascii="Times New Roman" w:eastAsia="Times New Roman" w:hAnsi="Times New Roman" w:cs="Times New Roman"/>
          <w:color w:val="1B1B1B"/>
          <w:sz w:val="24"/>
          <w:szCs w:val="24"/>
        </w:rPr>
        <w:t>Ed.ucateD</w:t>
      </w:r>
      <w:proofErr w:type="spellEnd"/>
      <w:proofErr w:type="gramEnd"/>
      <w:r>
        <w:rPr>
          <w:rFonts w:ascii="Times New Roman" w:eastAsia="Times New Roman" w:hAnsi="Times New Roman" w:cs="Times New Roman"/>
          <w:color w:val="1B1B1B"/>
          <w:sz w:val="24"/>
          <w:szCs w:val="24"/>
        </w:rPr>
        <w:t xml:space="preserve"> Approach, I have deep expertise within the charter sector, having served as a charter school teacher, charter school leader, and as a local and state charter school authorizer. I have been selected and/or requested to present on numerous occasions focusing on high-quality charter schools, charter school authorization practices, and community centered charter school accountability across the country and currently serving in my second-term as a Board Member of the National Association of Charter School Authorizers. </w:t>
      </w:r>
    </w:p>
    <w:p w:rsidR="00332115" w:rsidRDefault="00000000">
      <w:pPr>
        <w:spacing w:line="360" w:lineRule="auto"/>
        <w:rPr>
          <w:rFonts w:ascii="Times New Roman" w:eastAsia="Times New Roman" w:hAnsi="Times New Roman" w:cs="Times New Roman"/>
          <w:color w:val="2D2D2D"/>
          <w:sz w:val="24"/>
          <w:szCs w:val="24"/>
          <w:highlight w:val="yellow"/>
        </w:rPr>
      </w:pPr>
      <w:r>
        <w:rPr>
          <w:rFonts w:ascii="Times New Roman" w:eastAsia="Times New Roman" w:hAnsi="Times New Roman" w:cs="Times New Roman"/>
          <w:color w:val="1B1B1B"/>
          <w:sz w:val="24"/>
          <w:szCs w:val="24"/>
        </w:rPr>
        <w:lastRenderedPageBreak/>
        <w:t xml:space="preserve">In 2022, we engaged with the Office of Education Innovation (OEI)-City of Indianapolis, Mayor’s Office, to revise their charter school application process to focus on empowering the community, creating equitable access for all applicants and to increase transparency for the purpose of building community trust. In 2023, we initiated a contract with the Greater New Orleans Foundation to design and implement a citywide charter school board governance training series to increase the capacity and effectiveness of charter school boards within the City of New Orleans. We continue to support this work as they launch the second cohort of participants. Most recently, we had the opportunity to work with the Washington County School District to develop community driven mission and vision statements for their new K-8 and 9-12 campuses. We also continue to serve on a variety of charter school review teams across the country helping authorizers identify new school growth opportunities and determining renewal decisions. Our continued commitment and vast experiences in the charter sector uniquely positions us to provide direct support and technical assistance to charter school incubation fellows. </w:t>
      </w: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Scope of Services:</w:t>
      </w:r>
    </w:p>
    <w:p w:rsidR="00332115" w:rsidRDefault="00000000">
      <w:pPr>
        <w:numPr>
          <w:ilvl w:val="0"/>
          <w:numId w:val="1"/>
        </w:num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Formal professional development and coaching around:</w:t>
      </w:r>
    </w:p>
    <w:p w:rsidR="00332115" w:rsidRDefault="00000000">
      <w:pPr>
        <w:numPr>
          <w:ilvl w:val="1"/>
          <w:numId w:val="1"/>
        </w:num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Board management, specifically the distinction between governance and management. </w:t>
      </w:r>
    </w:p>
    <w:p w:rsidR="00332115" w:rsidRDefault="00000000">
      <w:pPr>
        <w:numPr>
          <w:ilvl w:val="1"/>
          <w:numId w:val="1"/>
        </w:num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Board recruitment strategies and best practices. </w:t>
      </w:r>
    </w:p>
    <w:p w:rsidR="00332115" w:rsidRDefault="00000000">
      <w:pPr>
        <w:numPr>
          <w:ilvl w:val="1"/>
          <w:numId w:val="1"/>
        </w:num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Selecting a charter authorizer.</w:t>
      </w:r>
    </w:p>
    <w:p w:rsidR="00332115" w:rsidRDefault="00000000">
      <w:pPr>
        <w:numPr>
          <w:ilvl w:val="1"/>
          <w:numId w:val="1"/>
        </w:num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Review of performance frameworks from authorizers across the state of Indiana. </w:t>
      </w:r>
    </w:p>
    <w:p w:rsidR="00332115" w:rsidRDefault="00000000">
      <w:pPr>
        <w:numPr>
          <w:ilvl w:val="1"/>
          <w:numId w:val="1"/>
        </w:num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Authorizer management and relationship upkeep. </w:t>
      </w:r>
    </w:p>
    <w:p w:rsidR="00332115" w:rsidRDefault="00332115">
      <w:pPr>
        <w:spacing w:line="360" w:lineRule="auto"/>
        <w:rPr>
          <w:rFonts w:ascii="Times New Roman" w:eastAsia="Times New Roman" w:hAnsi="Times New Roman" w:cs="Times New Roman"/>
          <w:color w:val="2D2D2D"/>
          <w:sz w:val="24"/>
          <w:szCs w:val="24"/>
        </w:rPr>
      </w:pPr>
    </w:p>
    <w:p w:rsidR="00332115" w:rsidRDefault="00000000">
      <w:pPr>
        <w:spacing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Possible remuneration for this work could range from $4,000-$10,000, depending on the needs of Fellows and the makeup of each cohort.</w:t>
      </w:r>
    </w:p>
    <w:p w:rsidR="00332115" w:rsidRDefault="00000000">
      <w:pPr>
        <w:spacing w:before="240" w:after="240"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Both parties understand that the official contract rate for the services to be provided under this Agreement will be established through mutual agreement. The rate will be determined based on the scope of work, the time commitment required, and any other relevant factors. We are </w:t>
      </w:r>
      <w:r>
        <w:rPr>
          <w:rFonts w:ascii="Times New Roman" w:eastAsia="Times New Roman" w:hAnsi="Times New Roman" w:cs="Times New Roman"/>
          <w:color w:val="2D2D2D"/>
          <w:sz w:val="24"/>
          <w:szCs w:val="24"/>
        </w:rPr>
        <w:lastRenderedPageBreak/>
        <w:t>committed to negotiating in good faith to reach a fair and equitable rate that reflects the value and effort required for this project.</w:t>
      </w:r>
    </w:p>
    <w:p w:rsidR="00332115" w:rsidRDefault="00000000">
      <w:pPr>
        <w:spacing w:before="240" w:after="240"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Please note that this letter does not impose any legal obligations on either party, and no commitments or liabilities shall arise from this letter. The final agreement will be subject to the successful negotiation of the terms and the execution of a formal contract.</w:t>
      </w:r>
    </w:p>
    <w:p w:rsidR="00332115" w:rsidRDefault="00000000">
      <w:pPr>
        <w:spacing w:before="240" w:after="240"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We appreciate the opportunity to collaborate with The Mind Trust and are excited about the potential impact of our partnership. If you have any questions or require further clarification, please do not hesitate to reach out.</w:t>
      </w:r>
    </w:p>
    <w:p w:rsidR="00332115" w:rsidRDefault="00000000">
      <w:pPr>
        <w:spacing w:before="240" w:after="240"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Sincerely,</w:t>
      </w:r>
    </w:p>
    <w:p w:rsidR="00332115" w:rsidRDefault="00000000">
      <w:pPr>
        <w:spacing w:before="240" w:after="240"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noProof/>
          <w:color w:val="2D2D2D"/>
          <w:sz w:val="24"/>
          <w:szCs w:val="24"/>
        </w:rPr>
        <w:drawing>
          <wp:inline distT="114300" distB="114300" distL="114300" distR="114300">
            <wp:extent cx="1495425" cy="4857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495425" cy="485775"/>
                    </a:xfrm>
                    <a:prstGeom prst="rect">
                      <a:avLst/>
                    </a:prstGeom>
                    <a:ln/>
                  </pic:spPr>
                </pic:pic>
              </a:graphicData>
            </a:graphic>
          </wp:inline>
        </w:drawing>
      </w:r>
    </w:p>
    <w:p w:rsidR="00332115" w:rsidRDefault="00000000">
      <w:pPr>
        <w:spacing w:before="240" w:after="240" w:line="360" w:lineRule="auto"/>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Dr. Kelli Peterson</w:t>
      </w:r>
      <w:r>
        <w:rPr>
          <w:rFonts w:ascii="Times New Roman" w:eastAsia="Times New Roman" w:hAnsi="Times New Roman" w:cs="Times New Roman"/>
          <w:color w:val="2D2D2D"/>
          <w:sz w:val="24"/>
          <w:szCs w:val="24"/>
        </w:rPr>
        <w:br/>
        <w:t>Founder and Principal Consultant</w:t>
      </w:r>
      <w:r>
        <w:rPr>
          <w:rFonts w:ascii="Times New Roman" w:eastAsia="Times New Roman" w:hAnsi="Times New Roman" w:cs="Times New Roman"/>
          <w:color w:val="2D2D2D"/>
          <w:sz w:val="24"/>
          <w:szCs w:val="24"/>
        </w:rPr>
        <w:br/>
        <w:t xml:space="preserve">The </w:t>
      </w:r>
      <w:proofErr w:type="spellStart"/>
      <w:proofErr w:type="gramStart"/>
      <w:r>
        <w:rPr>
          <w:rFonts w:ascii="Times New Roman" w:eastAsia="Times New Roman" w:hAnsi="Times New Roman" w:cs="Times New Roman"/>
          <w:color w:val="2D2D2D"/>
          <w:sz w:val="24"/>
          <w:szCs w:val="24"/>
        </w:rPr>
        <w:t>Ed.ucateD</w:t>
      </w:r>
      <w:proofErr w:type="spellEnd"/>
      <w:proofErr w:type="gramEnd"/>
      <w:r>
        <w:rPr>
          <w:rFonts w:ascii="Times New Roman" w:eastAsia="Times New Roman" w:hAnsi="Times New Roman" w:cs="Times New Roman"/>
          <w:color w:val="2D2D2D"/>
          <w:sz w:val="24"/>
          <w:szCs w:val="24"/>
        </w:rPr>
        <w:t xml:space="preserve"> Approach </w:t>
      </w:r>
      <w:r>
        <w:rPr>
          <w:rFonts w:ascii="Times New Roman" w:eastAsia="Times New Roman" w:hAnsi="Times New Roman" w:cs="Times New Roman"/>
          <w:color w:val="2D2D2D"/>
          <w:sz w:val="24"/>
          <w:szCs w:val="24"/>
        </w:rPr>
        <w:br/>
        <w:t>kp@educatedapproach.org</w:t>
      </w:r>
    </w:p>
    <w:p w:rsidR="00332115" w:rsidRDefault="00A20679">
      <w:pPr>
        <w:spacing w:line="360" w:lineRule="auto"/>
        <w:rPr>
          <w:rFonts w:ascii="Times New Roman" w:eastAsia="Times New Roman" w:hAnsi="Times New Roman" w:cs="Times New Roman"/>
          <w:sz w:val="24"/>
          <w:szCs w:val="24"/>
        </w:rPr>
      </w:pPr>
      <w:r>
        <w:rPr>
          <w:noProof/>
        </w:rPr>
        <w:pict>
          <v:rect id="_x0000_i1025" alt="" style="width:468pt;height:.05pt;mso-width-percent:0;mso-height-percent:0;mso-width-percent:0;mso-height-percent:0" o:hralign="center" o:hrstd="t" o:hr="t" fillcolor="#a0a0a0" stroked="f"/>
        </w:pict>
      </w:r>
    </w:p>
    <w:sectPr w:rsidR="00332115">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20679" w:rsidRDefault="00A20679">
      <w:pPr>
        <w:spacing w:line="240" w:lineRule="auto"/>
      </w:pPr>
      <w:r>
        <w:separator/>
      </w:r>
    </w:p>
  </w:endnote>
  <w:endnote w:type="continuationSeparator" w:id="0">
    <w:p w:rsidR="00A20679" w:rsidRDefault="00A206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20679" w:rsidRDefault="00A20679">
      <w:pPr>
        <w:spacing w:line="240" w:lineRule="auto"/>
      </w:pPr>
      <w:r>
        <w:separator/>
      </w:r>
    </w:p>
  </w:footnote>
  <w:footnote w:type="continuationSeparator" w:id="0">
    <w:p w:rsidR="00A20679" w:rsidRDefault="00A206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2115" w:rsidRDefault="00000000">
    <w:pPr>
      <w:jc w:val="center"/>
    </w:pPr>
    <w:r>
      <w:rPr>
        <w:noProof/>
      </w:rPr>
      <w:drawing>
        <wp:inline distT="114300" distB="114300" distL="114300" distR="114300">
          <wp:extent cx="1652588" cy="945471"/>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652588" cy="94547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2812F5"/>
    <w:multiLevelType w:val="multilevel"/>
    <w:tmpl w:val="EE5610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2317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115"/>
    <w:rsid w:val="00332115"/>
    <w:rsid w:val="00521BE5"/>
    <w:rsid w:val="00A20679"/>
    <w:rsid w:val="00CB5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465A64-966D-BE41-A871-5321859A7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626</Words>
  <Characters>3572</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Lennon</cp:lastModifiedBy>
  <cp:revision>2</cp:revision>
  <dcterms:created xsi:type="dcterms:W3CDTF">2024-09-13T19:35:00Z</dcterms:created>
  <dcterms:modified xsi:type="dcterms:W3CDTF">2024-09-13T19:35:00Z</dcterms:modified>
</cp:coreProperties>
</file>